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564C0" w14:textId="77777777" w:rsidR="00885234" w:rsidRDefault="00885234" w:rsidP="009D48DA">
      <w:pPr>
        <w:spacing w:after="0" w:line="240" w:lineRule="auto"/>
      </w:pPr>
      <w:r>
        <w:separator/>
      </w:r>
    </w:p>
  </w:endnote>
  <w:endnote w:type="continuationSeparator" w:id="0">
    <w:p w14:paraId="432753F7" w14:textId="77777777" w:rsidR="00885234" w:rsidRDefault="00885234" w:rsidP="009D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A3952" w14:textId="77777777" w:rsidR="009D48DA" w:rsidRDefault="009D48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0F2F5" w14:textId="77777777" w:rsidR="009D48DA" w:rsidRDefault="009D48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FF86C" w14:textId="77777777" w:rsidR="009D48DA" w:rsidRDefault="009D48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9CFA4" w14:textId="77777777" w:rsidR="00885234" w:rsidRDefault="00885234" w:rsidP="009D48DA">
      <w:pPr>
        <w:spacing w:after="0" w:line="240" w:lineRule="auto"/>
      </w:pPr>
      <w:r>
        <w:separator/>
      </w:r>
    </w:p>
  </w:footnote>
  <w:footnote w:type="continuationSeparator" w:id="0">
    <w:p w14:paraId="4697F253" w14:textId="77777777" w:rsidR="00885234" w:rsidRDefault="00885234" w:rsidP="009D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6797C" w14:textId="6175EDB1" w:rsidR="009D48DA" w:rsidRDefault="009D48DA">
    <w:pPr>
      <w:pStyle w:val="Nagwek"/>
    </w:pPr>
    <w:ins w:id="1" w:author="Kubicz Adam" w:date="2026-01-13T14:06:00Z" w16du:dateUtc="2026-01-13T13:06:00Z">
      <w:r>
        <w:rPr>
          <w:noProof/>
        </w:rPr>
        <w:pict w14:anchorId="309F11AD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12165891" o:spid="_x0000_s1026" type="#_x0000_t136" style="position:absolute;margin-left:0;margin-top:0;width:568.4pt;height:71.05pt;rotation:315;z-index:-251655168;mso-position-horizontal:center;mso-position-horizontal-relative:margin;mso-position-vertical:center;mso-position-vertical-relative:margin" o:allowincell="f" fillcolor="red" stroked="f">
            <v:fill opacity=".5"/>
            <v:textpath style="font-family:&quot;Calibri&quot;;font-size:1pt" string="WZÓR-Prosimy nie wypełniać !"/>
          </v:shape>
        </w:pic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0AD11" w14:textId="02CCCB0B" w:rsidR="009D48DA" w:rsidRDefault="009D48DA">
    <w:pPr>
      <w:pStyle w:val="Nagwek"/>
    </w:pPr>
    <w:ins w:id="2" w:author="Kubicz Adam" w:date="2026-01-13T14:06:00Z" w16du:dateUtc="2026-01-13T13:06:00Z">
      <w:r>
        <w:rPr>
          <w:noProof/>
        </w:rPr>
        <w:pict w14:anchorId="7D99728F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12165892" o:spid="_x0000_s1027" type="#_x0000_t136" style="position:absolute;margin-left:0;margin-top:0;width:568.4pt;height:71.05pt;rotation:315;z-index:-251653120;mso-position-horizontal:center;mso-position-horizontal-relative:margin;mso-position-vertical:center;mso-position-vertical-relative:margin" o:allowincell="f" fillcolor="red" stroked="f">
            <v:fill opacity=".5"/>
            <v:textpath style="font-family:&quot;Calibri&quot;;font-size:1pt" string="WZÓR-Prosimy nie wypełniać !"/>
          </v:shape>
        </w:pic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5F0F6" w14:textId="38D40271" w:rsidR="009D48DA" w:rsidRDefault="009D48DA">
    <w:pPr>
      <w:pStyle w:val="Nagwek"/>
    </w:pPr>
    <w:ins w:id="3" w:author="Kubicz Adam" w:date="2026-01-13T14:06:00Z" w16du:dateUtc="2026-01-13T13:06:00Z">
      <w:r>
        <w:rPr>
          <w:noProof/>
        </w:rPr>
        <w:pict w14:anchorId="354F2891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12165890" o:spid="_x0000_s1025" type="#_x0000_t136" style="position:absolute;margin-left:0;margin-top:0;width:568.4pt;height:71.05pt;rotation:315;z-index:-251657216;mso-position-horizontal:center;mso-position-horizontal-relative:margin;mso-position-vertical:center;mso-position-vertical-relative:margin" o:allowincell="f" fillcolor="red" stroked="f">
            <v:fill opacity=".5"/>
            <v:textpath style="font-family:&quot;Calibri&quot;;font-size:1pt" string="WZÓR-Prosimy nie wypełniać !"/>
          </v:shape>
        </w:pic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ubicz Adam">
    <w15:presenceInfo w15:providerId="AD" w15:userId="S::PLK023332@office.plk-sa.pl::b728a92d-a391-4c16-8122-93236a5fc5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91EF0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85234"/>
    <w:rsid w:val="008E1D33"/>
    <w:rsid w:val="00907877"/>
    <w:rsid w:val="00934D68"/>
    <w:rsid w:val="00972B60"/>
    <w:rsid w:val="00983047"/>
    <w:rsid w:val="009C48B5"/>
    <w:rsid w:val="009D48DA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D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8DA"/>
  </w:style>
  <w:style w:type="paragraph" w:styleId="Stopka">
    <w:name w:val="footer"/>
    <w:basedOn w:val="Normalny"/>
    <w:link w:val="StopkaZnak"/>
    <w:uiPriority w:val="99"/>
    <w:unhideWhenUsed/>
    <w:rsid w:val="009D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Kubicz Adam</cp:lastModifiedBy>
  <cp:revision>3</cp:revision>
  <dcterms:created xsi:type="dcterms:W3CDTF">2025-11-12T12:00:00Z</dcterms:created>
  <dcterms:modified xsi:type="dcterms:W3CDTF">2026-01-13T13:06:00Z</dcterms:modified>
</cp:coreProperties>
</file>